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2437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27858">
              <w:t>release</w:t>
            </w:r>
            <w:r w:rsidR="001041E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C43A34C" w:rsidR="00357C5E" w:rsidRDefault="00A87389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B517A8">
              <w:rPr>
                <w:rFonts w:eastAsia="Times New Roman" w:cstheme="minorHAnsi"/>
                <w:color w:val="213430"/>
                <w:lang w:eastAsia="en-AU"/>
              </w:rPr>
              <w:t>31</w:t>
            </w:r>
          </w:p>
        </w:tc>
        <w:tc>
          <w:tcPr>
            <w:tcW w:w="6327" w:type="dxa"/>
          </w:tcPr>
          <w:p w14:paraId="3AE55F2B" w14:textId="106BE42B" w:rsidR="00357C5E" w:rsidRDefault="00393BC7" w:rsidP="00357C5E">
            <w:pPr>
              <w:pStyle w:val="SIComponentTitle"/>
            </w:pPr>
            <w:r>
              <w:t>Free</w:t>
            </w:r>
            <w:r w:rsidRPr="00CB3956">
              <w:t xml:space="preserve"> </w:t>
            </w:r>
            <w:r w:rsidR="00CB3956" w:rsidRPr="00CB3956">
              <w:t>tongue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470800E" w14:textId="11E35BA1" w:rsidR="00CB3956" w:rsidRPr="00CB3956" w:rsidRDefault="00CB3956" w:rsidP="00CB3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3956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tongue from the head of an animal</w:t>
            </w:r>
            <w:r w:rsidR="009864A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864A8" w:rsidRPr="009864A8">
              <w:t>or leave attached by its natural attachments</w:t>
            </w:r>
            <w:r w:rsidR="009864A8">
              <w:t>,</w:t>
            </w:r>
            <w:r w:rsidRPr="00CB3956">
              <w:rPr>
                <w:rStyle w:val="SITempText-Green"/>
                <w:color w:val="000000" w:themeColor="text1"/>
                <w:sz w:val="20"/>
              </w:rPr>
              <w:t xml:space="preserve"> in accordance with specifications.</w:t>
            </w:r>
          </w:p>
          <w:p w14:paraId="3CA7A199" w14:textId="44A71225" w:rsidR="00CB3956" w:rsidRPr="00CB3956" w:rsidRDefault="001041EC" w:rsidP="00CB3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6B7602">
              <w:t xml:space="preserve">to individuals who work under general supervision </w:t>
            </w:r>
            <w:r w:rsidR="00CB3956" w:rsidRPr="006B7602">
              <w:t xml:space="preserve">in </w:t>
            </w:r>
            <w:r w:rsidR="00C119D4" w:rsidRPr="006B7602">
              <w:t xml:space="preserve">a </w:t>
            </w:r>
            <w:r w:rsidR="00C77AC3">
              <w:t>meat processing</w:t>
            </w:r>
            <w:r w:rsidR="00C77AC3" w:rsidRPr="006B7602">
              <w:t xml:space="preserve"> </w:t>
            </w:r>
            <w:r w:rsidR="00C119D4" w:rsidRPr="006B7602">
              <w:t>premises</w:t>
            </w:r>
            <w:r w:rsidR="00C77AC3">
              <w:t>.</w:t>
            </w:r>
          </w:p>
          <w:p w14:paraId="679E37D6" w14:textId="1F651BC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20E7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2EC220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E34DE47" w:rsidR="00A36F70" w:rsidRDefault="00A36F7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77C0A">
        <w:trPr>
          <w:trHeight w:val="406"/>
        </w:trPr>
        <w:tc>
          <w:tcPr>
            <w:tcW w:w="2689" w:type="dxa"/>
          </w:tcPr>
          <w:p w14:paraId="200766C1" w14:textId="40DF0DD6" w:rsidR="00715042" w:rsidRPr="00715042" w:rsidRDefault="00D9385D" w:rsidP="00377C0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822AB79" w:rsidR="0018209D" w:rsidRPr="007A5DD5" w:rsidRDefault="00840070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  <w:r w:rsidRPr="00CB3956" w:rsidDel="009C527F">
              <w:t xml:space="preserve"> 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CF18A13" w:rsidR="00BE46B2" w:rsidRDefault="00F20E7A" w:rsidP="00BE46B2">
            <w:pPr>
              <w:pStyle w:val="SIText"/>
            </w:pPr>
            <w:r>
              <w:t>Carcase Processing (</w:t>
            </w:r>
            <w:r w:rsidR="00A8738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041EC" w14:paraId="21586057" w14:textId="77777777" w:rsidTr="00763A2F">
        <w:tc>
          <w:tcPr>
            <w:tcW w:w="2689" w:type="dxa"/>
          </w:tcPr>
          <w:p w14:paraId="018F4A96" w14:textId="77777777" w:rsidR="001041EC" w:rsidRDefault="001041EC" w:rsidP="00763A2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712D192E" w14:textId="586FF7BF" w:rsidR="001041EC" w:rsidRDefault="001041EC" w:rsidP="00763A2F">
            <w:pPr>
              <w:pStyle w:val="SIText"/>
            </w:pPr>
            <w:r>
              <w:t xml:space="preserve">1.1 Identify work instruction for </w:t>
            </w:r>
            <w:r w:rsidR="009864A8">
              <w:t xml:space="preserve">freeing </w:t>
            </w:r>
            <w:r>
              <w:t>tongue from jawbone</w:t>
            </w:r>
          </w:p>
          <w:p w14:paraId="6A2BFEDC" w14:textId="5A804037" w:rsidR="001041EC" w:rsidRDefault="001041EC" w:rsidP="00763A2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34DD1AC2" w14:textId="79DC8228" w:rsidR="001041EC" w:rsidRDefault="001041EC" w:rsidP="00763A2F">
            <w:pPr>
              <w:pStyle w:val="SIText"/>
            </w:pPr>
            <w:r>
              <w:t>1.3 Identify possible sources of contamination and cross</w:t>
            </w:r>
            <w:r w:rsidR="00804C3A">
              <w:t>-</w:t>
            </w:r>
            <w:r>
              <w:t>contamination</w:t>
            </w:r>
            <w:r w:rsidR="00840070">
              <w:t xml:space="preserve">, and </w:t>
            </w:r>
            <w:r w:rsidR="005311EA">
              <w:t xml:space="preserve">methods to </w:t>
            </w:r>
            <w:r w:rsidR="00F20E7A">
              <w:t xml:space="preserve">control food safety </w:t>
            </w:r>
            <w:r w:rsidR="005311EA">
              <w:t>risks</w:t>
            </w:r>
          </w:p>
        </w:tc>
      </w:tr>
      <w:tr w:rsidR="00BD3A35" w14:paraId="1915290A" w14:textId="77777777" w:rsidTr="000F31BE">
        <w:tc>
          <w:tcPr>
            <w:tcW w:w="2689" w:type="dxa"/>
          </w:tcPr>
          <w:p w14:paraId="4CA92DE3" w14:textId="6202D4CD" w:rsidR="00BD3A35" w:rsidRDefault="001041EC" w:rsidP="00BD3A35">
            <w:pPr>
              <w:pStyle w:val="SIText"/>
            </w:pPr>
            <w:r>
              <w:t>2</w:t>
            </w:r>
            <w:r w:rsidR="00BD3A35">
              <w:t xml:space="preserve">. </w:t>
            </w:r>
            <w:r w:rsidR="00F20E7A">
              <w:t xml:space="preserve">Free </w:t>
            </w:r>
            <w:r w:rsidR="00BD3A35">
              <w:t>tongue</w:t>
            </w:r>
          </w:p>
        </w:tc>
        <w:tc>
          <w:tcPr>
            <w:tcW w:w="6327" w:type="dxa"/>
          </w:tcPr>
          <w:p w14:paraId="05058870" w14:textId="62FB6B0D" w:rsidR="00BD3A35" w:rsidRDefault="001041EC" w:rsidP="00BD3A35">
            <w:pPr>
              <w:pStyle w:val="SIText"/>
            </w:pPr>
            <w:r>
              <w:t>2</w:t>
            </w:r>
            <w:r w:rsidR="00BD3A35">
              <w:t>.1 Release tongue from the jawbone</w:t>
            </w:r>
            <w:r>
              <w:t xml:space="preserve"> following </w:t>
            </w:r>
            <w:r w:rsidR="00C119D4">
              <w:t>specified cutting lines</w:t>
            </w:r>
            <w:r w:rsidR="00C119D4" w:rsidDel="00C119D4">
              <w:t xml:space="preserve"> </w:t>
            </w:r>
            <w:r w:rsidR="00C119D4">
              <w:t>in work instruction,</w:t>
            </w:r>
            <w:r>
              <w:t xml:space="preserve"> and workplace health and safety requirements</w:t>
            </w:r>
          </w:p>
          <w:p w14:paraId="3518FAE3" w14:textId="35C24A74" w:rsidR="00C119D4" w:rsidRDefault="00C119D4" w:rsidP="00BD3A35">
            <w:pPr>
              <w:pStyle w:val="SIText"/>
            </w:pPr>
            <w:r>
              <w:t>2.2 R</w:t>
            </w:r>
            <w:r w:rsidRPr="00C119D4">
              <w:t>emove tonsils intact</w:t>
            </w:r>
            <w:r>
              <w:t xml:space="preserve">, where appropriate for bovine processing </w:t>
            </w:r>
          </w:p>
          <w:p w14:paraId="32AAFE9C" w14:textId="56114C49" w:rsidR="00BD3A35" w:rsidRDefault="001041EC" w:rsidP="00BD3A35">
            <w:pPr>
              <w:pStyle w:val="SIText"/>
            </w:pPr>
            <w:r>
              <w:t>2</w:t>
            </w:r>
            <w:r w:rsidR="00BD3A35">
              <w:t>.</w:t>
            </w:r>
            <w:r w:rsidR="001F012D">
              <w:t>3</w:t>
            </w:r>
            <w:r w:rsidR="00C119D4">
              <w:t xml:space="preserve"> </w:t>
            </w:r>
            <w:r w:rsidR="00BD3A35">
              <w:t xml:space="preserve">Inspect tongue for </w:t>
            </w:r>
            <w:r>
              <w:t xml:space="preserve">contamination or </w:t>
            </w:r>
            <w:r w:rsidR="00BD3A35">
              <w:t>defects</w:t>
            </w:r>
            <w:r w:rsidR="00804C3A">
              <w:t>,</w:t>
            </w:r>
            <w:r w:rsidR="00BD3A35">
              <w:t xml:space="preserve"> and </w:t>
            </w:r>
            <w:r>
              <w:t xml:space="preserve">take </w:t>
            </w:r>
            <w:r w:rsidR="00BD3A35">
              <w:t>appropriate action</w:t>
            </w:r>
            <w:r w:rsidR="001F012D">
              <w:t>,</w:t>
            </w:r>
            <w:r w:rsidR="00BD3A35">
              <w:t xml:space="preserve"> </w:t>
            </w:r>
            <w:r>
              <w:t xml:space="preserve">where </w:t>
            </w:r>
            <w:r w:rsidR="001D546B">
              <w:t>required</w:t>
            </w:r>
          </w:p>
          <w:p w14:paraId="11523057" w14:textId="0ABCAAF2" w:rsidR="00C119D4" w:rsidRDefault="00C119D4" w:rsidP="00BD3A35">
            <w:pPr>
              <w:pStyle w:val="SIText"/>
            </w:pPr>
            <w:r>
              <w:t>2.</w:t>
            </w:r>
            <w:r w:rsidR="001F012D">
              <w:t>4</w:t>
            </w:r>
            <w:r>
              <w:t xml:space="preserve"> Dispose of any waste following workplace requirements</w:t>
            </w:r>
          </w:p>
        </w:tc>
      </w:tr>
    </w:tbl>
    <w:p w14:paraId="21AEF37E" w14:textId="77777777" w:rsidR="00A8014A" w:rsidRDefault="00A8014A" w:rsidP="00A8014A">
      <w:pPr>
        <w:rPr>
          <w:ins w:id="0" w:author="Jenni Oldfield" w:date="2025-11-11T12:05:00Z" w16du:dateUtc="2025-11-11T01:05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8014A" w:rsidRPr="00C32CE5" w:rsidDel="001C42D3" w14:paraId="0E7C102B" w14:textId="4ADC2DCA" w:rsidTr="00F91DB2">
        <w:trPr>
          <w:ins w:id="1" w:author="Jenni Oldfield" w:date="2025-11-11T12:05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FEB76" w14:textId="255F33A0" w:rsidR="00A8014A" w:rsidRPr="00C32CE5" w:rsidDel="001C42D3" w:rsidRDefault="00A8014A" w:rsidP="00F91DB2">
            <w:pPr>
              <w:spacing w:after="160" w:line="259" w:lineRule="auto"/>
              <w:rPr>
                <w:ins w:id="2" w:author="Jenni Oldfield" w:date="2025-11-11T12:05:00Z" w16du:dateUtc="2025-11-11T01:05:00Z"/>
                <w:moveFrom w:id="3" w:author="Lucinda O'Brien" w:date="2025-11-13T10:01:00Z" w16du:dateUtc="2025-11-12T23:01:00Z"/>
                <w:b/>
              </w:rPr>
            </w:pPr>
            <w:moveFromRangeStart w:id="4" w:author="Lucinda O'Brien" w:date="2025-11-13T10:01:00Z" w:name="move213920527"/>
            <w:moveFrom w:id="5" w:author="Lucinda O'Brien" w:date="2025-11-13T10:01:00Z" w16du:dateUtc="2025-11-12T23:01:00Z">
              <w:ins w:id="6" w:author="Jenni Oldfield" w:date="2025-11-11T12:05:00Z" w16du:dateUtc="2025-11-11T01:05:00Z">
                <w:r w:rsidRPr="00C32CE5" w:rsidDel="001C42D3">
                  <w:rPr>
                    <w:b/>
                  </w:rPr>
                  <w:t xml:space="preserve">Range </w:t>
                </w:r>
                <w:r w:rsidDel="001C42D3">
                  <w:rPr>
                    <w:b/>
                  </w:rPr>
                  <w:t>o</w:t>
                </w:r>
                <w:r w:rsidRPr="00C32CE5" w:rsidDel="001C42D3">
                  <w:rPr>
                    <w:b/>
                  </w:rPr>
                  <w:t>f Conditions</w:t>
                </w:r>
              </w:ins>
            </w:moveFrom>
          </w:p>
          <w:p w14:paraId="10B8E62C" w14:textId="705BB0A2" w:rsidR="00A8014A" w:rsidRPr="002D6693" w:rsidDel="001C42D3" w:rsidRDefault="00A8014A" w:rsidP="00F91DB2">
            <w:pPr>
              <w:pStyle w:val="SIText-Italics"/>
              <w:rPr>
                <w:ins w:id="7" w:author="Jenni Oldfield" w:date="2025-11-11T12:05:00Z" w16du:dateUtc="2025-11-11T01:05:00Z"/>
                <w:moveFrom w:id="8" w:author="Lucinda O'Brien" w:date="2025-11-13T10:01:00Z" w16du:dateUtc="2025-11-12T23:01:00Z"/>
              </w:rPr>
            </w:pPr>
            <w:moveFrom w:id="9" w:author="Lucinda O'Brien" w:date="2025-11-13T10:01:00Z" w16du:dateUtc="2025-11-12T23:01:00Z">
              <w:ins w:id="10" w:author="Jenni Oldfield" w:date="2025-11-11T12:05:00Z" w16du:dateUtc="2025-11-11T01:05:00Z">
                <w:r w:rsidRPr="002D6693" w:rsidDel="001C42D3">
                  <w:t xml:space="preserve">This section specifies different work environments and conditions </w:t>
                </w:r>
                <w:r w:rsidDel="001C42D3">
                  <w:t>in which the task may be performed</w:t>
                </w:r>
                <w:r w:rsidRPr="002D6693" w:rsidDel="001C42D3">
                  <w:t xml:space="preserve">. </w:t>
                </w:r>
              </w:ins>
            </w:moveFrom>
          </w:p>
          <w:p w14:paraId="2062EF1E" w14:textId="56DF2D5D" w:rsidR="00A8014A" w:rsidRPr="00C32CE5" w:rsidDel="001C42D3" w:rsidRDefault="00A8014A" w:rsidP="00F91DB2">
            <w:pPr>
              <w:pStyle w:val="SIText-Italics"/>
              <w:rPr>
                <w:ins w:id="11" w:author="Jenni Oldfield" w:date="2025-11-11T12:05:00Z" w16du:dateUtc="2025-11-11T01:05:00Z"/>
                <w:moveFrom w:id="12" w:author="Lucinda O'Brien" w:date="2025-11-13T10:01:00Z" w16du:dateUtc="2025-11-12T23:01:00Z"/>
              </w:rPr>
            </w:pPr>
            <w:moveFrom w:id="13" w:author="Lucinda O'Brien" w:date="2025-11-13T10:01:00Z" w16du:dateUtc="2025-11-12T23:01:00Z">
              <w:ins w:id="14" w:author="Jenni Oldfield" w:date="2025-11-11T12:05:00Z" w16du:dateUtc="2025-11-11T01:05:00Z">
                <w:r w:rsidRPr="002D6693" w:rsidDel="001C42D3">
                  <w:t xml:space="preserve">This unit must be delivered in one of the following </w:t>
                </w:r>
                <w:r w:rsidDel="001C42D3">
                  <w:t>registered meat processing wor</w:t>
                </w:r>
                <w:r w:rsidRPr="002D6693" w:rsidDel="001C42D3">
                  <w:t>k environments.</w:t>
                </w:r>
              </w:ins>
            </w:moveFrom>
          </w:p>
        </w:tc>
      </w:tr>
      <w:tr w:rsidR="00A8014A" w:rsidRPr="00C32CE5" w:rsidDel="001C42D3" w14:paraId="70377735" w14:textId="1A0FB8D0" w:rsidTr="00F91DB2">
        <w:trPr>
          <w:ins w:id="15" w:author="Jenni Oldfield" w:date="2025-11-11T12:0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F2EC" w14:textId="46977E35" w:rsidR="00A8014A" w:rsidRPr="00C32CE5" w:rsidDel="001C42D3" w:rsidRDefault="00A8014A" w:rsidP="00F91DB2">
            <w:pPr>
              <w:pStyle w:val="SIText"/>
              <w:rPr>
                <w:ins w:id="16" w:author="Jenni Oldfield" w:date="2025-11-11T12:05:00Z" w16du:dateUtc="2025-11-11T01:05:00Z"/>
                <w:moveFrom w:id="17" w:author="Lucinda O'Brien" w:date="2025-11-13T10:01:00Z" w16du:dateUtc="2025-11-12T23:01:00Z"/>
              </w:rPr>
            </w:pPr>
            <w:moveFrom w:id="18" w:author="Lucinda O'Brien" w:date="2025-11-13T10:01:00Z" w16du:dateUtc="2025-11-12T23:01:00Z">
              <w:ins w:id="19" w:author="Jenni Oldfield" w:date="2025-11-11T12:05:00Z" w16du:dateUtc="2025-11-11T01:05:00Z">
                <w:r w:rsidRPr="00C32CE5" w:rsidDel="001C42D3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3581" w14:textId="4F9E0D0B" w:rsidR="00A8014A" w:rsidRPr="00C32CE5" w:rsidDel="001C42D3" w:rsidRDefault="00A8014A" w:rsidP="00F91DB2">
            <w:pPr>
              <w:pStyle w:val="SIBulletList1"/>
              <w:rPr>
                <w:ins w:id="20" w:author="Jenni Oldfield" w:date="2025-11-11T12:05:00Z" w16du:dateUtc="2025-11-11T01:05:00Z"/>
                <w:moveFrom w:id="21" w:author="Lucinda O'Brien" w:date="2025-11-13T10:01:00Z" w16du:dateUtc="2025-11-12T23:01:00Z"/>
              </w:rPr>
            </w:pPr>
            <w:moveFrom w:id="22" w:author="Lucinda O'Brien" w:date="2025-11-13T10:01:00Z" w16du:dateUtc="2025-11-12T23:01:00Z">
              <w:ins w:id="23" w:author="Jenni Oldfield" w:date="2025-11-11T12:05:00Z" w16du:dateUtc="2025-11-11T01:05:00Z">
                <w:r w:rsidRPr="00C32CE5" w:rsidDel="001C42D3">
                  <w:t xml:space="preserve">operating fewer than four days a week with a small throughput for one or more, small or large, species, or </w:t>
                </w:r>
              </w:ins>
            </w:moveFrom>
          </w:p>
          <w:p w14:paraId="4BD973AC" w14:textId="7E40E149" w:rsidR="00A8014A" w:rsidRPr="00C32CE5" w:rsidDel="001C42D3" w:rsidRDefault="00A8014A" w:rsidP="00F91DB2">
            <w:pPr>
              <w:pStyle w:val="SIBulletList1"/>
              <w:rPr>
                <w:ins w:id="24" w:author="Jenni Oldfield" w:date="2025-11-11T12:05:00Z" w16du:dateUtc="2025-11-11T01:05:00Z"/>
                <w:moveFrom w:id="25" w:author="Lucinda O'Brien" w:date="2025-11-13T10:01:00Z" w16du:dateUtc="2025-11-12T23:01:00Z"/>
                <w:i/>
              </w:rPr>
            </w:pPr>
            <w:moveFrom w:id="26" w:author="Lucinda O'Brien" w:date="2025-11-13T10:01:00Z" w16du:dateUtc="2025-11-12T23:01:00Z">
              <w:ins w:id="27" w:author="Jenni Oldfield" w:date="2025-11-11T12:05:00Z" w16du:dateUtc="2025-11-11T01:05:00Z">
                <w:r w:rsidRPr="00C32CE5" w:rsidDel="001C42D3">
                  <w:t>employing fewer than four workers on the processing floor</w:t>
                </w:r>
              </w:ins>
            </w:moveFrom>
          </w:p>
        </w:tc>
      </w:tr>
      <w:tr w:rsidR="00A8014A" w:rsidRPr="00C32CE5" w:rsidDel="001C42D3" w14:paraId="3DC13C78" w14:textId="317D1D4D" w:rsidTr="00F91DB2">
        <w:trPr>
          <w:ins w:id="28" w:author="Jenni Oldfield" w:date="2025-11-11T12:0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51169" w14:textId="5A249FD1" w:rsidR="00A8014A" w:rsidRPr="00C32CE5" w:rsidDel="001C42D3" w:rsidRDefault="00A8014A" w:rsidP="00F91DB2">
            <w:pPr>
              <w:pStyle w:val="SIText"/>
              <w:rPr>
                <w:ins w:id="29" w:author="Jenni Oldfield" w:date="2025-11-11T12:05:00Z" w16du:dateUtc="2025-11-11T01:05:00Z"/>
                <w:moveFrom w:id="30" w:author="Lucinda O'Brien" w:date="2025-11-13T10:01:00Z" w16du:dateUtc="2025-11-12T23:01:00Z"/>
              </w:rPr>
            </w:pPr>
            <w:moveFrom w:id="31" w:author="Lucinda O'Brien" w:date="2025-11-13T10:01:00Z" w16du:dateUtc="2025-11-12T23:01:00Z">
              <w:ins w:id="32" w:author="Jenni Oldfield" w:date="2025-11-11T12:05:00Z" w16du:dateUtc="2025-11-11T01:05:00Z">
                <w:r w:rsidRPr="00C32CE5" w:rsidDel="001C42D3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A503" w14:textId="79EF648B" w:rsidR="00A8014A" w:rsidRPr="00C32CE5" w:rsidDel="001C42D3" w:rsidRDefault="00A8014A" w:rsidP="00F91DB2">
            <w:pPr>
              <w:pStyle w:val="SIBulletList1"/>
              <w:rPr>
                <w:ins w:id="33" w:author="Jenni Oldfield" w:date="2025-11-11T12:05:00Z" w16du:dateUtc="2025-11-11T01:05:00Z"/>
                <w:moveFrom w:id="34" w:author="Lucinda O'Brien" w:date="2025-11-13T10:01:00Z" w16du:dateUtc="2025-11-12T23:01:00Z"/>
              </w:rPr>
            </w:pPr>
            <w:moveFrom w:id="35" w:author="Lucinda O'Brien" w:date="2025-11-13T10:01:00Z" w16du:dateUtc="2025-11-12T23:01:00Z">
              <w:ins w:id="36" w:author="Jenni Oldfield" w:date="2025-11-11T12:05:00Z" w16du:dateUtc="2025-11-11T01:05:00Z">
                <w:r w:rsidRPr="00C32CE5" w:rsidDel="001C42D3">
                  <w:t xml:space="preserve">operating more than four days a week with a throughput for one or more, small or large, species, or </w:t>
                </w:r>
              </w:ins>
            </w:moveFrom>
          </w:p>
          <w:p w14:paraId="189C42F4" w14:textId="1203A928" w:rsidR="00A8014A" w:rsidRPr="00C32CE5" w:rsidDel="001C42D3" w:rsidRDefault="00A8014A" w:rsidP="00F91DB2">
            <w:pPr>
              <w:pStyle w:val="SIBulletList1"/>
              <w:rPr>
                <w:ins w:id="37" w:author="Jenni Oldfield" w:date="2025-11-11T12:05:00Z" w16du:dateUtc="2025-11-11T01:05:00Z"/>
                <w:moveFrom w:id="38" w:author="Lucinda O'Brien" w:date="2025-11-13T10:01:00Z" w16du:dateUtc="2025-11-12T23:01:00Z"/>
              </w:rPr>
            </w:pPr>
            <w:moveFrom w:id="39" w:author="Lucinda O'Brien" w:date="2025-11-13T10:01:00Z" w16du:dateUtc="2025-11-12T23:01:00Z">
              <w:ins w:id="40" w:author="Jenni Oldfield" w:date="2025-11-11T12:05:00Z" w16du:dateUtc="2025-11-11T01:05:00Z">
                <w:r w:rsidRPr="00C32CE5" w:rsidDel="001C42D3">
                  <w:t>employing more than four workers on the processing floor</w:t>
                </w:r>
              </w:ins>
            </w:moveFrom>
          </w:p>
        </w:tc>
      </w:tr>
      <w:moveFromRangeEnd w:id="4"/>
    </w:tbl>
    <w:p w14:paraId="1B1161C5" w14:textId="77777777" w:rsidR="00C40E8E" w:rsidRPr="00A8014A" w:rsidRDefault="00C40E8E" w:rsidP="00F1749F">
      <w:pPr>
        <w:rPr>
          <w:b/>
          <w:bCs/>
          <w:rPrChange w:id="41" w:author="Jenni Oldfield" w:date="2025-11-11T12:05:00Z" w16du:dateUtc="2025-11-11T01:05:00Z">
            <w:rPr/>
          </w:rPrChange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041EC" w14:paraId="0C8897C5" w14:textId="77777777" w:rsidTr="00763A2F">
        <w:tc>
          <w:tcPr>
            <w:tcW w:w="2689" w:type="dxa"/>
          </w:tcPr>
          <w:p w14:paraId="56AEFE99" w14:textId="77777777" w:rsidR="001041EC" w:rsidRPr="00042300" w:rsidRDefault="001041EC" w:rsidP="00763A2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126A2135" w14:textId="484FD3ED" w:rsidR="001041EC" w:rsidRPr="00042300" w:rsidRDefault="001041EC" w:rsidP="00763A2F">
            <w:pPr>
              <w:pStyle w:val="SIBulletList1"/>
            </w:pPr>
            <w:r>
              <w:t xml:space="preserve">Interpret key elements of workplace requirements for </w:t>
            </w:r>
            <w:r w:rsidR="00246DAF">
              <w:t>freeing</w:t>
            </w:r>
            <w:r>
              <w:t xml:space="preserve"> tongue</w:t>
            </w:r>
          </w:p>
        </w:tc>
      </w:tr>
      <w:tr w:rsidR="00840070" w14:paraId="58BA377C" w14:textId="77777777" w:rsidTr="00763A2F">
        <w:tc>
          <w:tcPr>
            <w:tcW w:w="2689" w:type="dxa"/>
          </w:tcPr>
          <w:p w14:paraId="31ACB420" w14:textId="40579E80" w:rsidR="00840070" w:rsidRDefault="00840070" w:rsidP="0084007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5CA38C3" w14:textId="77777777" w:rsidR="00840070" w:rsidRDefault="00840070" w:rsidP="00840070">
            <w:pPr>
              <w:pStyle w:val="SIBulletList1"/>
            </w:pPr>
            <w:r>
              <w:t xml:space="preserve">Interact with team members </w:t>
            </w:r>
            <w:r w:rsidR="00674CF8">
              <w:t xml:space="preserve">and/or supervisor </w:t>
            </w:r>
            <w:r>
              <w:t>to ensure flow of work is maintained</w:t>
            </w:r>
          </w:p>
          <w:p w14:paraId="7D22DE60" w14:textId="77777777" w:rsidR="00674CF8" w:rsidRDefault="00674CF8" w:rsidP="00840070">
            <w:pPr>
              <w:pStyle w:val="SIBulletList1"/>
            </w:pPr>
            <w:r>
              <w:t>Ask questions to clarify information</w:t>
            </w:r>
          </w:p>
          <w:p w14:paraId="4986F037" w14:textId="1D46A7BA" w:rsidR="00393BC7" w:rsidRDefault="00393BC7" w:rsidP="00840070">
            <w:pPr>
              <w:pStyle w:val="SIBulletList1"/>
            </w:pPr>
            <w:r>
              <w:t>Report any issues to supervisor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01:00Z" w16du:dateUtc="2025-11-12T23:01:00Z"/>
        </w:rPr>
      </w:pPr>
    </w:p>
    <w:tbl>
      <w:tblPr>
        <w:tblStyle w:val="TableGrid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C42D3" w:rsidRPr="00C32CE5" w14:paraId="19BC9054" w14:textId="77777777" w:rsidTr="001C42D3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EE89" w14:textId="77777777" w:rsidR="001C42D3" w:rsidRPr="00C32CE5" w:rsidRDefault="001C42D3" w:rsidP="001C42D3">
            <w:pPr>
              <w:spacing w:after="160" w:line="259" w:lineRule="auto"/>
              <w:rPr>
                <w:moveTo w:id="43" w:author="Lucinda O'Brien" w:date="2025-11-13T10:01:00Z" w16du:dateUtc="2025-11-12T23:01:00Z"/>
                <w:b/>
              </w:rPr>
            </w:pPr>
            <w:moveToRangeStart w:id="44" w:author="Lucinda O'Brien" w:date="2025-11-13T10:01:00Z" w:name="move213920527"/>
            <w:moveTo w:id="45" w:author="Lucinda O'Brien" w:date="2025-11-13T10:01:00Z" w16du:dateUtc="2025-11-12T23:01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6EA0D642" w14:textId="77777777" w:rsidR="001C42D3" w:rsidRPr="002D6693" w:rsidRDefault="001C42D3" w:rsidP="001C42D3">
            <w:pPr>
              <w:pStyle w:val="SIText-Italics"/>
              <w:rPr>
                <w:moveTo w:id="46" w:author="Lucinda O'Brien" w:date="2025-11-13T10:01:00Z" w16du:dateUtc="2025-11-12T23:01:00Z"/>
              </w:rPr>
            </w:pPr>
            <w:moveTo w:id="47" w:author="Lucinda O'Brien" w:date="2025-11-13T10:01:00Z" w16du:dateUtc="2025-11-12T23:01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2B488FAC" w14:textId="77777777" w:rsidR="001C42D3" w:rsidRPr="00C32CE5" w:rsidRDefault="001C42D3" w:rsidP="001C42D3">
            <w:pPr>
              <w:pStyle w:val="SIText-Italics"/>
              <w:rPr>
                <w:moveTo w:id="48" w:author="Lucinda O'Brien" w:date="2025-11-13T10:01:00Z" w16du:dateUtc="2025-11-12T23:01:00Z"/>
              </w:rPr>
            </w:pPr>
            <w:moveTo w:id="49" w:author="Lucinda O'Brien" w:date="2025-11-13T10:01:00Z" w16du:dateUtc="2025-11-12T23:01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1C42D3" w:rsidRPr="00C32CE5" w14:paraId="55503392" w14:textId="77777777" w:rsidTr="001C42D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ADFF" w14:textId="77777777" w:rsidR="001C42D3" w:rsidRPr="00C32CE5" w:rsidRDefault="001C42D3" w:rsidP="001C42D3">
            <w:pPr>
              <w:pStyle w:val="SIText"/>
              <w:rPr>
                <w:moveTo w:id="50" w:author="Lucinda O'Brien" w:date="2025-11-13T10:01:00Z" w16du:dateUtc="2025-11-12T23:01:00Z"/>
              </w:rPr>
            </w:pPr>
            <w:moveTo w:id="51" w:author="Lucinda O'Brien" w:date="2025-11-13T10:01:00Z" w16du:dateUtc="2025-11-12T23:01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F46B" w14:textId="77777777" w:rsidR="001C42D3" w:rsidRPr="00C32CE5" w:rsidRDefault="001C42D3" w:rsidP="001C42D3">
            <w:pPr>
              <w:pStyle w:val="SIBulletList1"/>
              <w:rPr>
                <w:moveTo w:id="52" w:author="Lucinda O'Brien" w:date="2025-11-13T10:01:00Z" w16du:dateUtc="2025-11-12T23:01:00Z"/>
              </w:rPr>
            </w:pPr>
            <w:moveTo w:id="53" w:author="Lucinda O'Brien" w:date="2025-11-13T10:01:00Z" w16du:dateUtc="2025-11-12T23:01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77716C2F" w14:textId="77777777" w:rsidR="001C42D3" w:rsidRPr="00C32CE5" w:rsidRDefault="001C42D3" w:rsidP="001C42D3">
            <w:pPr>
              <w:pStyle w:val="SIBulletList1"/>
              <w:rPr>
                <w:moveTo w:id="54" w:author="Lucinda O'Brien" w:date="2025-11-13T10:01:00Z" w16du:dateUtc="2025-11-12T23:01:00Z"/>
                <w:i/>
              </w:rPr>
            </w:pPr>
            <w:moveTo w:id="55" w:author="Lucinda O'Brien" w:date="2025-11-13T10:01:00Z" w16du:dateUtc="2025-11-12T23:01:00Z">
              <w:r w:rsidRPr="00C32CE5">
                <w:t>employing fewer than four workers on the processing floor</w:t>
              </w:r>
            </w:moveTo>
          </w:p>
        </w:tc>
      </w:tr>
      <w:tr w:rsidR="001C42D3" w:rsidRPr="00C32CE5" w14:paraId="78AEDA14" w14:textId="77777777" w:rsidTr="001C42D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427B" w14:textId="77777777" w:rsidR="001C42D3" w:rsidRPr="00C32CE5" w:rsidRDefault="001C42D3" w:rsidP="001C42D3">
            <w:pPr>
              <w:pStyle w:val="SIText"/>
              <w:rPr>
                <w:moveTo w:id="56" w:author="Lucinda O'Brien" w:date="2025-11-13T10:01:00Z" w16du:dateUtc="2025-11-12T23:01:00Z"/>
              </w:rPr>
            </w:pPr>
            <w:moveTo w:id="57" w:author="Lucinda O'Brien" w:date="2025-11-13T10:01:00Z" w16du:dateUtc="2025-11-12T23:01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2560" w14:textId="77777777" w:rsidR="001C42D3" w:rsidRPr="00C32CE5" w:rsidRDefault="001C42D3" w:rsidP="001C42D3">
            <w:pPr>
              <w:pStyle w:val="SIBulletList1"/>
              <w:rPr>
                <w:moveTo w:id="58" w:author="Lucinda O'Brien" w:date="2025-11-13T10:01:00Z" w16du:dateUtc="2025-11-12T23:01:00Z"/>
              </w:rPr>
            </w:pPr>
            <w:moveTo w:id="59" w:author="Lucinda O'Brien" w:date="2025-11-13T10:01:00Z" w16du:dateUtc="2025-11-12T23:01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688CB2A9" w14:textId="77777777" w:rsidR="001C42D3" w:rsidRPr="00C32CE5" w:rsidRDefault="001C42D3" w:rsidP="001C42D3">
            <w:pPr>
              <w:pStyle w:val="SIBulletList1"/>
              <w:rPr>
                <w:moveTo w:id="60" w:author="Lucinda O'Brien" w:date="2025-11-13T10:01:00Z" w16du:dateUtc="2025-11-12T23:01:00Z"/>
              </w:rPr>
            </w:pPr>
            <w:moveTo w:id="61" w:author="Lucinda O'Brien" w:date="2025-11-13T10:01:00Z" w16du:dateUtc="2025-11-12T23:01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48942254" w14:textId="77777777" w:rsidR="001C42D3" w:rsidRDefault="001C42D3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B7A39EF" w:rsidR="002B6FFD" w:rsidRPr="00E02ED9" w:rsidRDefault="00A87389" w:rsidP="00E02ED9">
            <w:pPr>
              <w:pStyle w:val="SIText"/>
            </w:pPr>
            <w:r w:rsidRPr="00E02ED9">
              <w:t>AMPCRP2</w:t>
            </w:r>
            <w:r w:rsidR="00B517A8">
              <w:t>31</w:t>
            </w:r>
            <w:r w:rsidRPr="00E02ED9">
              <w:t xml:space="preserve"> </w:t>
            </w:r>
            <w:r w:rsidR="00246DAF" w:rsidRPr="00E02ED9">
              <w:t>Free</w:t>
            </w:r>
            <w:r w:rsidR="00BD3A35" w:rsidRPr="00E02ED9">
              <w:t xml:space="preserve"> tongue</w:t>
            </w:r>
          </w:p>
        </w:tc>
        <w:tc>
          <w:tcPr>
            <w:tcW w:w="2254" w:type="dxa"/>
          </w:tcPr>
          <w:p w14:paraId="30E795CC" w14:textId="435905B4" w:rsidR="002B6FFD" w:rsidRPr="00E02ED9" w:rsidRDefault="001041EC" w:rsidP="00E02ED9">
            <w:pPr>
              <w:pStyle w:val="SIText"/>
            </w:pPr>
            <w:r w:rsidRPr="00E02ED9">
              <w:t xml:space="preserve">AMPA2081 </w:t>
            </w:r>
            <w:r w:rsidR="00BD3A35" w:rsidRPr="00E02ED9">
              <w:t>Drop tongue</w:t>
            </w:r>
          </w:p>
        </w:tc>
        <w:tc>
          <w:tcPr>
            <w:tcW w:w="2254" w:type="dxa"/>
          </w:tcPr>
          <w:p w14:paraId="68271ED7" w14:textId="5D1FCED9" w:rsidR="005311EA" w:rsidRPr="00E02ED9" w:rsidRDefault="005311E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246DAF" w:rsidRPr="00E02ED9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02ED9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CC4BA6A" w14:textId="20050827" w:rsidR="00246DAF" w:rsidRPr="00E02ED9" w:rsidRDefault="00246DAF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311D444" w14:textId="7DB9FBE7" w:rsidR="00246DAF" w:rsidRPr="00E02ED9" w:rsidRDefault="00246DAF" w:rsidP="00E02ED9">
            <w:pPr>
              <w:pStyle w:val="SIText"/>
            </w:pPr>
            <w:r w:rsidRPr="00E02ED9">
              <w:t>Unit application updated</w:t>
            </w:r>
          </w:p>
          <w:p w14:paraId="165F34E6" w14:textId="05966C30" w:rsidR="00246DAF" w:rsidRPr="00E02ED9" w:rsidRDefault="00246DAF" w:rsidP="00E02ED9">
            <w:pPr>
              <w:pStyle w:val="SIText"/>
            </w:pPr>
            <w:r w:rsidRPr="00E02ED9">
              <w:t>Pre-requisite updated</w:t>
            </w:r>
          </w:p>
          <w:p w14:paraId="3FD71DA2" w14:textId="77777777" w:rsidR="005311EA" w:rsidRDefault="005311EA" w:rsidP="00E02ED9">
            <w:pPr>
              <w:pStyle w:val="SIText"/>
              <w:rPr>
                <w:ins w:id="62" w:author="Jenni Oldfield" w:date="2025-11-11T12:05:00Z" w16du:dateUtc="2025-11-11T01:05:00Z"/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9C3E5A8" w14:textId="668C2F5C" w:rsidR="00A8014A" w:rsidRPr="00E02ED9" w:rsidDel="001C42D3" w:rsidRDefault="00A8014A" w:rsidP="00E02ED9">
            <w:pPr>
              <w:pStyle w:val="SIText"/>
              <w:rPr>
                <w:del w:id="63" w:author="Lucinda O'Brien" w:date="2025-11-13T10:01:00Z" w16du:dateUtc="2025-11-12T23:01:00Z"/>
                <w:rStyle w:val="SITempText-Green"/>
                <w:color w:val="000000" w:themeColor="text1"/>
                <w:sz w:val="20"/>
              </w:rPr>
            </w:pPr>
            <w:ins w:id="64" w:author="Jenni Oldfield" w:date="2025-11-11T12:05:00Z" w16du:dateUtc="2025-11-11T01:05:00Z">
              <w:del w:id="65" w:author="Lucinda O'Brien" w:date="2025-11-13T10:01:00Z" w16du:dateUtc="2025-11-12T23:01:00Z">
                <w:r w:rsidDel="001C42D3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3A98AF89" w14:textId="77777777" w:rsidR="005311EA" w:rsidRPr="00E02ED9" w:rsidRDefault="005311E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EFFDC46" w14:textId="77777777" w:rsidR="001C42D3" w:rsidRPr="00E02ED9" w:rsidRDefault="001C42D3" w:rsidP="001C42D3">
            <w:pPr>
              <w:pStyle w:val="SIText"/>
              <w:rPr>
                <w:ins w:id="66" w:author="Lucinda O'Brien" w:date="2025-11-13T10:01:00Z" w16du:dateUtc="2025-11-12T23:01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01:00Z" w16du:dateUtc="2025-11-12T23:01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034D8D29" w14:textId="62B80FDE" w:rsidR="002B6FFD" w:rsidRPr="00E02ED9" w:rsidRDefault="00377C0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04C3A">
              <w:rPr>
                <w:rStyle w:val="SITempText-Green"/>
                <w:color w:val="000000" w:themeColor="text1"/>
                <w:sz w:val="20"/>
              </w:rPr>
              <w:t>-</w:t>
            </w:r>
            <w:r w:rsidRPr="00E02ED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21C057B" w:rsidR="00E02ED9" w:rsidRPr="00E02ED9" w:rsidRDefault="00E02ED9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B0D53FA" w:rsidR="002941AB" w:rsidRDefault="00804C3A" w:rsidP="00BB6E0C">
            <w:pPr>
              <w:pStyle w:val="SIText"/>
            </w:pPr>
            <w:r w:rsidRPr="00804C3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95B629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87389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A87389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B517A8">
              <w:rPr>
                <w:rFonts w:eastAsia="Times New Roman" w:cstheme="minorHAnsi"/>
                <w:color w:val="213430"/>
                <w:lang w:eastAsia="en-AU"/>
              </w:rPr>
              <w:t>31</w:t>
            </w:r>
            <w:r w:rsidR="00A87389">
              <w:t xml:space="preserve"> </w:t>
            </w:r>
            <w:r w:rsidR="00393BC7">
              <w:t>Free</w:t>
            </w:r>
            <w:r w:rsidR="00393BC7" w:rsidRPr="00CB3956">
              <w:t xml:space="preserve"> </w:t>
            </w:r>
            <w:r w:rsidR="00BD3A35" w:rsidRPr="00CB3956">
              <w:t>tongue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BE917E" w14:textId="77777777" w:rsidR="005311EA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3169828" w14:textId="2F73E539" w:rsidR="00EE2EF5" w:rsidRDefault="005311EA" w:rsidP="00EE2EF5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EE2EF5">
              <w:t>freed</w:t>
            </w:r>
            <w:r w:rsidR="00EE2EF5" w:rsidRPr="003562A3">
              <w:t xml:space="preserve"> </w:t>
            </w:r>
            <w:r w:rsidR="003562A3" w:rsidRPr="003562A3">
              <w:t>tongue</w:t>
            </w:r>
            <w:r w:rsidR="00EE2EF5">
              <w:t>s</w:t>
            </w:r>
            <w:r w:rsidR="003562A3" w:rsidRPr="003562A3">
              <w:t xml:space="preserve"> from </w:t>
            </w:r>
            <w:r w:rsidR="00EE2EF5">
              <w:t xml:space="preserve">carcase </w:t>
            </w:r>
            <w:r w:rsidR="00840070">
              <w:t>heads</w:t>
            </w:r>
            <w:r w:rsidR="00F20E7A">
              <w:t xml:space="preserve">, </w:t>
            </w:r>
            <w:r>
              <w:t>following workplace</w:t>
            </w:r>
            <w:r w:rsidR="003562A3" w:rsidRPr="003562A3">
              <w:t xml:space="preserve"> </w:t>
            </w:r>
            <w:r w:rsidR="00EE2EF5">
              <w:t xml:space="preserve">requirements, in a micro or larger meat processing premises. </w:t>
            </w:r>
          </w:p>
          <w:p w14:paraId="24D81F82" w14:textId="632CDE39" w:rsidR="00EE2EF5" w:rsidRPr="003D723E" w:rsidDel="00AA12A8" w:rsidRDefault="00EE2EF5" w:rsidP="00EE2EF5">
            <w:pPr>
              <w:pStyle w:val="SIText"/>
              <w:rPr>
                <w:del w:id="68" w:author="Jenni Oldfield" w:date="2025-11-11T12:06:00Z" w16du:dateUtc="2025-11-11T01:06:00Z"/>
                <w:b/>
                <w:bCs/>
              </w:rPr>
            </w:pPr>
            <w:del w:id="69" w:author="Jenni Oldfield" w:date="2025-11-11T12:06:00Z" w16du:dateUtc="2025-11-11T01:06:00Z">
              <w:r w:rsidDel="00AA12A8">
                <w:rPr>
                  <w:b/>
                  <w:bCs/>
                </w:rPr>
                <w:delText>In m</w:delText>
              </w:r>
              <w:r w:rsidRPr="003D723E" w:rsidDel="00AA12A8">
                <w:rPr>
                  <w:b/>
                  <w:bCs/>
                </w:rPr>
                <w:delText xml:space="preserve">icro </w:delText>
              </w:r>
              <w:r w:rsidDel="00AA12A8">
                <w:rPr>
                  <w:b/>
                  <w:bCs/>
                </w:rPr>
                <w:delText>meat processing premises</w:delText>
              </w:r>
            </w:del>
          </w:p>
          <w:p w14:paraId="123D8410" w14:textId="76E601B5" w:rsidR="00EE2EF5" w:rsidRPr="003D723E" w:rsidDel="00AA12A8" w:rsidRDefault="00EE2EF5" w:rsidP="00EE2EF5">
            <w:pPr>
              <w:pStyle w:val="SIText"/>
              <w:rPr>
                <w:del w:id="70" w:author="Jenni Oldfield" w:date="2025-11-11T12:06:00Z" w16du:dateUtc="2025-11-11T01:06:00Z"/>
              </w:rPr>
            </w:pPr>
            <w:del w:id="71" w:author="Jenni Oldfield" w:date="2025-11-11T12:06:00Z" w16du:dateUtc="2025-11-11T01:06:00Z">
              <w:r w:rsidRPr="003D723E" w:rsidDel="00AA12A8">
                <w:delText>For large stock</w:delText>
              </w:r>
              <w:r w:rsidDel="00AA12A8">
                <w:delText>,</w:delText>
              </w:r>
              <w:r w:rsidRPr="003D723E" w:rsidDel="00AA12A8">
                <w:delText xml:space="preserve"> </w:delText>
              </w:r>
              <w:r w:rsidDel="00AA12A8">
                <w:delText>the</w:delText>
              </w:r>
              <w:r w:rsidRPr="003D723E" w:rsidDel="00AA12A8">
                <w:delText xml:space="preserve"> assessor </w:delText>
              </w:r>
              <w:r w:rsidDel="00AA12A8">
                <w:delText>must</w:delText>
              </w:r>
              <w:r w:rsidRPr="003D723E" w:rsidDel="00AA12A8">
                <w:delText xml:space="preserve"> observe the </w:delText>
              </w:r>
              <w:r w:rsidDel="00AA12A8">
                <w:delText>individual</w:delText>
              </w:r>
              <w:r w:rsidRPr="003D723E" w:rsidDel="00AA12A8">
                <w:delText xml:space="preserve"> working on a minimum of </w:delText>
              </w:r>
              <w:r w:rsidR="00195BB1" w:rsidDel="00AA12A8">
                <w:delText>two</w:delText>
              </w:r>
              <w:r w:rsidRPr="003D723E" w:rsidDel="00AA12A8">
                <w:delText xml:space="preserve"> </w:delText>
              </w:r>
              <w:r w:rsidR="0099618A" w:rsidDel="00AA12A8">
                <w:delText>heads</w:delText>
              </w:r>
              <w:r w:rsidRPr="003D723E" w:rsidDel="00AA12A8">
                <w:delText xml:space="preserve"> and for small stock</w:delText>
              </w:r>
              <w:r w:rsidDel="00AA12A8">
                <w:delText>,</w:delText>
              </w:r>
              <w:r w:rsidRPr="003D723E" w:rsidDel="00AA12A8">
                <w:delText xml:space="preserve"> a minimum of </w:delText>
              </w:r>
              <w:r w:rsidR="00195BB1" w:rsidDel="00AA12A8">
                <w:delText>six</w:delText>
              </w:r>
              <w:r w:rsidRPr="003D723E" w:rsidDel="00AA12A8">
                <w:delText xml:space="preserve"> </w:delText>
              </w:r>
              <w:r w:rsidR="00804C3A" w:rsidDel="00AA12A8">
                <w:delText>heads</w:delText>
              </w:r>
              <w:r w:rsidDel="00AA12A8">
                <w:delText>.</w:delText>
              </w:r>
              <w:r w:rsidRPr="003D723E" w:rsidDel="00AA12A8">
                <w:delText xml:space="preserve"> </w:delText>
              </w:r>
              <w:r w:rsidDel="00AA12A8">
                <w:delText>W</w:delText>
              </w:r>
              <w:r w:rsidRPr="003D723E" w:rsidDel="00AA12A8">
                <w:delText>here more than one small stock species is being processed</w:delText>
              </w:r>
              <w:r w:rsidDel="00AA12A8">
                <w:delText xml:space="preserve">, the assessor must observe the individual working on all species to </w:delText>
              </w:r>
              <w:r w:rsidRPr="003D723E" w:rsidDel="00AA12A8">
                <w:delText xml:space="preserve">a total of </w:delText>
              </w:r>
              <w:r w:rsidR="00195BB1" w:rsidDel="00AA12A8">
                <w:delText>six</w:delText>
              </w:r>
              <w:r w:rsidRPr="003D723E" w:rsidDel="00AA12A8">
                <w:delText xml:space="preserve"> </w:delText>
              </w:r>
              <w:r w:rsidR="0099618A" w:rsidDel="00AA12A8">
                <w:delText>heads</w:delText>
              </w:r>
              <w:r w:rsidRPr="003D723E" w:rsidDel="00AA12A8">
                <w:delText>.</w:delText>
              </w:r>
            </w:del>
          </w:p>
          <w:p w14:paraId="5D001860" w14:textId="7BB81ADC" w:rsidR="00EE2EF5" w:rsidRPr="003D723E" w:rsidDel="00AA12A8" w:rsidRDefault="00EE2EF5" w:rsidP="00EE2EF5">
            <w:pPr>
              <w:pStyle w:val="SIText"/>
              <w:rPr>
                <w:del w:id="72" w:author="Jenni Oldfield" w:date="2025-11-11T12:06:00Z" w16du:dateUtc="2025-11-11T01:06:00Z"/>
              </w:rPr>
            </w:pPr>
            <w:del w:id="73" w:author="Jenni Oldfield" w:date="2025-11-11T12:06:00Z" w16du:dateUtc="2025-11-11T01:06:00Z">
              <w:r w:rsidDel="00AA12A8">
                <w:delText>There must also be</w:delText>
              </w:r>
              <w:r w:rsidRPr="003D723E" w:rsidDel="00AA12A8">
                <w:delText xml:space="preserve"> evidence that the </w:delText>
              </w:r>
              <w:r w:rsidDel="00AA12A8">
                <w:delText>individual</w:delText>
              </w:r>
              <w:r w:rsidRPr="003D723E" w:rsidDel="00AA12A8">
                <w:delText xml:space="preserve"> has completed </w:delText>
              </w:r>
              <w:r w:rsidR="00195BB1" w:rsidDel="00AA12A8">
                <w:delText>two</w:delText>
              </w:r>
              <w:r w:rsidRPr="003D723E" w:rsidDel="00AA12A8">
                <w:delText xml:space="preserve"> shifts </w:delText>
              </w:r>
              <w:r w:rsidDel="00AA12A8">
                <w:delText>on the job,</w:delText>
              </w:r>
              <w:r w:rsidRPr="003D723E" w:rsidDel="00AA12A8">
                <w:delText xml:space="preserve"> fulfilling workplace requirements (these shifts may include normal rotations into and out of the relevant </w:delText>
              </w:r>
              <w:r w:rsidDel="00AA12A8">
                <w:delText>work task</w:delText>
              </w:r>
              <w:r w:rsidRPr="003D723E" w:rsidDel="00AA12A8">
                <w:delText>).</w:delText>
              </w:r>
            </w:del>
          </w:p>
          <w:p w14:paraId="67B40E6A" w14:textId="6E0B191A" w:rsidR="00EE2EF5" w:rsidRPr="003D723E" w:rsidDel="00AA12A8" w:rsidRDefault="00EE2EF5" w:rsidP="00EE2EF5">
            <w:pPr>
              <w:pStyle w:val="SIText"/>
              <w:rPr>
                <w:del w:id="74" w:author="Jenni Oldfield" w:date="2025-11-11T12:06:00Z" w16du:dateUtc="2025-11-11T01:06:00Z"/>
                <w:b/>
                <w:bCs/>
              </w:rPr>
            </w:pPr>
            <w:del w:id="75" w:author="Jenni Oldfield" w:date="2025-11-11T12:06:00Z" w16du:dateUtc="2025-11-11T01:06:00Z">
              <w:r w:rsidDel="00AA12A8">
                <w:rPr>
                  <w:b/>
                  <w:bCs/>
                </w:rPr>
                <w:delText>In l</w:delText>
              </w:r>
              <w:r w:rsidRPr="003D723E" w:rsidDel="00AA12A8">
                <w:rPr>
                  <w:b/>
                  <w:bCs/>
                </w:rPr>
                <w:delText xml:space="preserve">arger </w:delText>
              </w:r>
              <w:r w:rsidDel="00AA12A8">
                <w:rPr>
                  <w:b/>
                  <w:bCs/>
                </w:rPr>
                <w:delText>meat processing premises</w:delText>
              </w:r>
            </w:del>
          </w:p>
          <w:p w14:paraId="0199D5CC" w14:textId="5701CB50" w:rsidR="00EE2EF5" w:rsidRPr="003D723E" w:rsidDel="00AA12A8" w:rsidRDefault="00EE2EF5" w:rsidP="00EE2EF5">
            <w:pPr>
              <w:pStyle w:val="SIText"/>
              <w:rPr>
                <w:del w:id="76" w:author="Jenni Oldfield" w:date="2025-11-11T12:06:00Z" w16du:dateUtc="2025-11-11T01:06:00Z"/>
              </w:rPr>
            </w:pPr>
            <w:del w:id="77" w:author="Jenni Oldfield" w:date="2025-11-11T12:06:00Z" w16du:dateUtc="2025-11-11T01:06:00Z">
              <w:r w:rsidRPr="003D723E" w:rsidDel="00AA12A8">
                <w:delText>For large stock</w:delText>
              </w:r>
              <w:r w:rsidR="00804C3A" w:rsidDel="00AA12A8">
                <w:delText>,</w:delText>
              </w:r>
              <w:r w:rsidRPr="003D723E" w:rsidDel="00AA12A8">
                <w:delText xml:space="preserve"> </w:delText>
              </w:r>
              <w:r w:rsidDel="00AA12A8">
                <w:delText>the</w:delText>
              </w:r>
              <w:r w:rsidRPr="003D723E" w:rsidDel="00AA12A8">
                <w:delText xml:space="preserve"> assessor </w:delText>
              </w:r>
              <w:r w:rsidDel="00AA12A8">
                <w:delText>must</w:delText>
              </w:r>
              <w:r w:rsidRPr="003D723E" w:rsidDel="00AA12A8">
                <w:delText xml:space="preserve"> observe the </w:delText>
              </w:r>
              <w:r w:rsidDel="00AA12A8">
                <w:delText>individual</w:delText>
              </w:r>
              <w:r w:rsidRPr="003D723E" w:rsidDel="00AA12A8">
                <w:delText xml:space="preserve"> working on a minimum of </w:delText>
              </w:r>
              <w:r w:rsidR="00195BB1" w:rsidDel="00AA12A8">
                <w:delText>eight</w:delText>
              </w:r>
              <w:r w:rsidRPr="003D723E" w:rsidDel="00AA12A8">
                <w:delText xml:space="preserve"> </w:delText>
              </w:r>
              <w:r w:rsidR="0099618A" w:rsidDel="00AA12A8">
                <w:delText>heads</w:delText>
              </w:r>
              <w:r w:rsidDel="00AA12A8">
                <w:delText xml:space="preserve"> </w:delText>
              </w:r>
              <w:r w:rsidRPr="003D723E" w:rsidDel="00AA12A8">
                <w:delText xml:space="preserve">or </w:delText>
              </w:r>
              <w:r w:rsidDel="00AA12A8">
                <w:delText xml:space="preserve">for </w:delText>
              </w:r>
              <w:r w:rsidRPr="003D723E" w:rsidDel="00AA12A8">
                <w:delText>15</w:delText>
              </w:r>
              <w:r w:rsidDel="00AA12A8">
                <w:delText xml:space="preserve"> </w:delText>
              </w:r>
              <w:r w:rsidRPr="003D723E" w:rsidDel="00AA12A8">
                <w:delText>min</w:delText>
              </w:r>
              <w:r w:rsidDel="00AA12A8">
                <w:delText>utes,</w:delText>
              </w:r>
              <w:r w:rsidRPr="003D723E" w:rsidDel="00AA12A8">
                <w:delText xml:space="preserve"> whichever comes first.</w:delText>
              </w:r>
            </w:del>
          </w:p>
          <w:p w14:paraId="05ABAC0F" w14:textId="05D15C53" w:rsidR="00EE2EF5" w:rsidRPr="003D723E" w:rsidDel="00AA12A8" w:rsidRDefault="00EE2EF5" w:rsidP="00EE2EF5">
            <w:pPr>
              <w:pStyle w:val="SIText"/>
              <w:rPr>
                <w:del w:id="78" w:author="Jenni Oldfield" w:date="2025-11-11T12:06:00Z" w16du:dateUtc="2025-11-11T01:06:00Z"/>
              </w:rPr>
            </w:pPr>
            <w:del w:id="79" w:author="Jenni Oldfield" w:date="2025-11-11T12:06:00Z" w16du:dateUtc="2025-11-11T01:06:00Z">
              <w:r w:rsidRPr="003D723E" w:rsidDel="00AA12A8">
                <w:delText>For small stock</w:delText>
              </w:r>
              <w:r w:rsidR="00804C3A" w:rsidDel="00AA12A8">
                <w:delText>,</w:delText>
              </w:r>
              <w:r w:rsidRPr="003D723E" w:rsidDel="00AA12A8">
                <w:delText xml:space="preserve"> </w:delText>
              </w:r>
              <w:r w:rsidDel="00AA12A8">
                <w:delText>the</w:delText>
              </w:r>
              <w:r w:rsidRPr="003D723E" w:rsidDel="00AA12A8">
                <w:delText xml:space="preserve"> assessor </w:delText>
              </w:r>
              <w:r w:rsidDel="00AA12A8">
                <w:delText>must</w:delText>
              </w:r>
              <w:r w:rsidRPr="003D723E" w:rsidDel="00AA12A8">
                <w:delText xml:space="preserve"> observe the </w:delText>
              </w:r>
              <w:r w:rsidDel="00AA12A8">
                <w:delText>individual</w:delText>
              </w:r>
              <w:r w:rsidRPr="003D723E" w:rsidDel="00AA12A8">
                <w:delText xml:space="preserve"> working on a minimum of </w:delText>
              </w:r>
              <w:r w:rsidDel="00AA12A8">
                <w:delText>20</w:delText>
              </w:r>
              <w:r w:rsidRPr="003D723E" w:rsidDel="00AA12A8">
                <w:delText xml:space="preserve"> </w:delText>
              </w:r>
              <w:r w:rsidR="0099618A" w:rsidDel="00AA12A8">
                <w:delText>heads</w:delText>
              </w:r>
              <w:r w:rsidRPr="003D723E" w:rsidDel="00AA12A8">
                <w:delText xml:space="preserve"> or </w:delText>
              </w:r>
              <w:r w:rsidDel="00AA12A8">
                <w:delText xml:space="preserve">for </w:delText>
              </w:r>
              <w:r w:rsidRPr="003D723E" w:rsidDel="00AA12A8">
                <w:delText>15 minutes</w:delText>
              </w:r>
              <w:r w:rsidDel="00AA12A8">
                <w:delText>,</w:delText>
              </w:r>
              <w:r w:rsidRPr="003D723E" w:rsidDel="00AA12A8">
                <w:delText xml:space="preserve"> whichever comes first.</w:delText>
              </w:r>
            </w:del>
          </w:p>
          <w:p w14:paraId="25F470BA" w14:textId="419A40FD" w:rsidR="00EE2EF5" w:rsidRDefault="00EE2EF5" w:rsidP="00EE2EF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95BB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BB23138" w14:textId="58D50A36" w:rsidR="00A36F70" w:rsidRPr="003F449E" w:rsidRDefault="00C77AC3" w:rsidP="00E02ED9">
            <w:pPr>
              <w:pStyle w:val="SIText-Bold"/>
            </w:pPr>
            <w:r>
              <w:t xml:space="preserve">Mandatory </w:t>
            </w:r>
            <w:r w:rsidR="00A36F70" w:rsidRPr="003F449E">
              <w:t>workplace requirements</w:t>
            </w:r>
          </w:p>
          <w:p w14:paraId="0A93B712" w14:textId="70226CC0" w:rsidR="00A36F70" w:rsidRDefault="00A36F70" w:rsidP="00377C0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5CE6BD7" w14:textId="48B04261" w:rsidR="00A36F70" w:rsidRDefault="00A36F70" w:rsidP="00803BD5">
            <w:pPr>
              <w:pStyle w:val="SIBulletList1"/>
            </w:pPr>
            <w:r>
              <w:t>workplace requirements for freeing tongue</w:t>
            </w:r>
          </w:p>
          <w:p w14:paraId="4DE15C38" w14:textId="42B110DA" w:rsidR="00C119D4" w:rsidRDefault="00C119D4" w:rsidP="00C77AC3">
            <w:pPr>
              <w:pStyle w:val="SIBulletList1"/>
            </w:pPr>
            <w:r>
              <w:t>equipment used for freeing tongue</w:t>
            </w:r>
            <w:r w:rsidR="00C77AC3">
              <w:t xml:space="preserve"> </w:t>
            </w:r>
          </w:p>
          <w:p w14:paraId="338C2595" w14:textId="3996ACFA" w:rsidR="00803BD5" w:rsidRDefault="00F20E7A" w:rsidP="00803BD5">
            <w:pPr>
              <w:pStyle w:val="SIBulletList1"/>
            </w:pPr>
            <w:r>
              <w:t xml:space="preserve">cutting lines for </w:t>
            </w:r>
            <w:r w:rsidR="00393BC7">
              <w:t>freeing</w:t>
            </w:r>
            <w:r w:rsidR="00803BD5">
              <w:t xml:space="preserve"> tongue</w:t>
            </w:r>
            <w:r w:rsidR="00C119D4">
              <w:t>, specific to species</w:t>
            </w:r>
          </w:p>
          <w:p w14:paraId="57F9898D" w14:textId="6896A0AB" w:rsidR="005311EA" w:rsidRDefault="005311EA" w:rsidP="005311EA">
            <w:pPr>
              <w:pStyle w:val="SIBulletList1"/>
            </w:pPr>
            <w:r>
              <w:t>possible sources of contamination</w:t>
            </w:r>
            <w:r w:rsidR="00804C3A">
              <w:t>,</w:t>
            </w:r>
            <w:r>
              <w:t xml:space="preserve"> and measures used to avoid it</w:t>
            </w:r>
          </w:p>
          <w:p w14:paraId="1B1ECBAE" w14:textId="77777777" w:rsidR="005311EA" w:rsidRDefault="005311EA" w:rsidP="005311EA">
            <w:pPr>
              <w:pStyle w:val="SIBulletList1"/>
            </w:pPr>
            <w:r>
              <w:t>sterilisation techniques</w:t>
            </w:r>
          </w:p>
          <w:p w14:paraId="2CCDFD46" w14:textId="46D9ABA7" w:rsidR="005311EA" w:rsidRDefault="005311EA" w:rsidP="00A36F70">
            <w:pPr>
              <w:pStyle w:val="SIBulletList1"/>
            </w:pPr>
            <w:r>
              <w:t xml:space="preserve">typical </w:t>
            </w:r>
            <w:r w:rsidR="00393BC7">
              <w:t xml:space="preserve">workplace health and safety </w:t>
            </w:r>
            <w:r>
              <w:t xml:space="preserve">hazards encountered when </w:t>
            </w:r>
            <w:r w:rsidR="00246DAF">
              <w:t>freeing</w:t>
            </w:r>
            <w:r>
              <w:t xml:space="preserve"> tongue</w:t>
            </w:r>
            <w:r w:rsidR="00804C3A">
              <w:t>,</w:t>
            </w:r>
            <w:r>
              <w:t xml:space="preserve"> and how the associated risks are controlled</w:t>
            </w:r>
            <w:r w:rsidR="00A36F7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5493613" w14:textId="77777777" w:rsidR="005311EA" w:rsidRDefault="005311EA" w:rsidP="005311E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4AC67BF" w14:textId="77777777" w:rsidR="005311EA" w:rsidRPr="00095527" w:rsidRDefault="005311EA" w:rsidP="005311EA">
            <w:pPr>
              <w:pStyle w:val="SIBulletList1"/>
            </w:pPr>
            <w:r w:rsidRPr="00095527">
              <w:t>physical conditions:</w:t>
            </w:r>
          </w:p>
          <w:p w14:paraId="6C71E94C" w14:textId="3ECA0A4A" w:rsidR="005311EA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 xml:space="preserve">skills must be demonstrated in a meat processing </w:t>
            </w:r>
            <w:r w:rsidR="00E058CC">
              <w:rPr>
                <w:i/>
                <w:iCs/>
              </w:rPr>
              <w:t>premises</w:t>
            </w:r>
            <w:r w:rsidR="00E058CC" w:rsidRPr="00E02ED9">
              <w:rPr>
                <w:i/>
                <w:iCs/>
              </w:rPr>
              <w:t xml:space="preserve"> </w:t>
            </w:r>
            <w:r w:rsidRPr="00E02ED9">
              <w:rPr>
                <w:i/>
                <w:iCs/>
              </w:rPr>
              <w:t xml:space="preserve">at </w:t>
            </w:r>
            <w:r w:rsidR="00C119D4" w:rsidRPr="00E02ED9">
              <w:rPr>
                <w:i/>
                <w:iCs/>
              </w:rPr>
              <w:t xml:space="preserve">workplace </w:t>
            </w:r>
            <w:r w:rsidRPr="00E02ED9">
              <w:rPr>
                <w:i/>
                <w:iCs/>
              </w:rPr>
              <w:t xml:space="preserve">production speed </w:t>
            </w:r>
          </w:p>
          <w:p w14:paraId="224A4158" w14:textId="690FEB70" w:rsidR="005311EA" w:rsidRPr="00095527" w:rsidRDefault="005311EA" w:rsidP="005311EA">
            <w:pPr>
              <w:pStyle w:val="SIBulletList1"/>
            </w:pPr>
            <w:r w:rsidRPr="00095527">
              <w:t>resources, equipment and materials:</w:t>
            </w:r>
          </w:p>
          <w:p w14:paraId="15B99294" w14:textId="77777777" w:rsidR="005311EA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>personal protective clothing and equipment</w:t>
            </w:r>
          </w:p>
          <w:p w14:paraId="0B3907CB" w14:textId="73BAAF20" w:rsidR="005311EA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>animal heads with tongues to be removed</w:t>
            </w:r>
          </w:p>
          <w:p w14:paraId="2169F8F9" w14:textId="26173066" w:rsidR="00C119D4" w:rsidRPr="00E02ED9" w:rsidRDefault="00C77AC3" w:rsidP="00C119D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 for freeing tongue</w:t>
            </w:r>
          </w:p>
          <w:p w14:paraId="25ECA9ED" w14:textId="4B926A9F" w:rsidR="005311EA" w:rsidRPr="00095527" w:rsidRDefault="005311EA" w:rsidP="005311EA">
            <w:pPr>
              <w:pStyle w:val="SIBulletList1"/>
            </w:pPr>
            <w:r w:rsidRPr="00095527">
              <w:t>specifications:</w:t>
            </w:r>
          </w:p>
          <w:p w14:paraId="0FEA3BC0" w14:textId="62A86CE7" w:rsidR="00246DAF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>task-related documents</w:t>
            </w:r>
          </w:p>
          <w:p w14:paraId="29008F47" w14:textId="473F14D4" w:rsidR="00246DAF" w:rsidRDefault="00A87389" w:rsidP="00377C0A">
            <w:pPr>
              <w:pStyle w:val="SIBulletList1"/>
            </w:pPr>
            <w:r>
              <w:t>personnel</w:t>
            </w:r>
            <w:r w:rsidR="00246DAF">
              <w:t>:</w:t>
            </w:r>
          </w:p>
          <w:p w14:paraId="033F9EE6" w14:textId="67F990EC" w:rsidR="005311EA" w:rsidRPr="00E02ED9" w:rsidRDefault="00EC3011" w:rsidP="005311E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46DAF" w:rsidRPr="00E02ED9">
              <w:rPr>
                <w:i/>
                <w:iCs/>
              </w:rPr>
              <w:t xml:space="preserve">team members and </w:t>
            </w:r>
            <w:r w:rsidR="00A87389" w:rsidRPr="00E02ED9">
              <w:rPr>
                <w:i/>
                <w:iCs/>
              </w:rPr>
              <w:t xml:space="preserve">workplace </w:t>
            </w:r>
            <w:r w:rsidR="00246DAF" w:rsidRPr="00E02ED9">
              <w:rPr>
                <w:i/>
                <w:iCs/>
              </w:rPr>
              <w:t>supervisor</w:t>
            </w:r>
            <w:r w:rsidR="00590A18">
              <w:rPr>
                <w:i/>
                <w:iCs/>
              </w:rPr>
              <w:t xml:space="preserve"> or mentor</w:t>
            </w:r>
            <w:r w:rsidR="005311EA" w:rsidRPr="00E02ED9">
              <w:rPr>
                <w:i/>
                <w:iCs/>
              </w:rPr>
              <w:t>.</w:t>
            </w:r>
          </w:p>
          <w:p w14:paraId="3ABFA111" w14:textId="77777777" w:rsidR="005311EA" w:rsidRDefault="005311EA" w:rsidP="005311E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B217793" w14:textId="77777777" w:rsidR="00CD3DE8" w:rsidRDefault="005311EA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2FE35CC" w14:textId="77777777" w:rsidR="00A36F70" w:rsidRPr="002169F5" w:rsidRDefault="00A36F70" w:rsidP="00A36F7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658E645" w:rsidR="00A36F70" w:rsidRDefault="00A36F7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C3997FB" w:rsidR="00CD3DE8" w:rsidRDefault="00804C3A" w:rsidP="00456AA0">
            <w:pPr>
              <w:pStyle w:val="SIText"/>
            </w:pPr>
            <w:r w:rsidRPr="00804C3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FE481" w14:textId="77777777" w:rsidR="008A681B" w:rsidRDefault="008A681B" w:rsidP="00A31F58">
      <w:pPr>
        <w:spacing w:after="0" w:line="240" w:lineRule="auto"/>
      </w:pPr>
      <w:r>
        <w:separator/>
      </w:r>
    </w:p>
  </w:endnote>
  <w:endnote w:type="continuationSeparator" w:id="0">
    <w:p w14:paraId="73609BD2" w14:textId="77777777" w:rsidR="008A681B" w:rsidRDefault="008A681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C695C" w14:textId="77777777" w:rsidR="008A681B" w:rsidRDefault="008A681B" w:rsidP="00A31F58">
      <w:pPr>
        <w:spacing w:after="0" w:line="240" w:lineRule="auto"/>
      </w:pPr>
      <w:r>
        <w:separator/>
      </w:r>
    </w:p>
  </w:footnote>
  <w:footnote w:type="continuationSeparator" w:id="0">
    <w:p w14:paraId="56E43C66" w14:textId="77777777" w:rsidR="008A681B" w:rsidRDefault="008A681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12ABA8A9" w:rsidR="002036DD" w:rsidRDefault="001C42D3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87389" w:rsidRPr="00816FA4">
      <w:rPr>
        <w:rFonts w:eastAsia="Times New Roman" w:cstheme="minorHAnsi"/>
        <w:color w:val="213430"/>
        <w:lang w:eastAsia="en-AU"/>
      </w:rPr>
      <w:t>AMP</w:t>
    </w:r>
    <w:r w:rsidR="00A87389">
      <w:rPr>
        <w:rFonts w:eastAsia="Times New Roman" w:cstheme="minorHAnsi"/>
        <w:color w:val="213430"/>
        <w:lang w:eastAsia="en-AU"/>
      </w:rPr>
      <w:t>CRP2</w:t>
    </w:r>
    <w:r w:rsidR="00B517A8">
      <w:rPr>
        <w:rFonts w:eastAsia="Times New Roman" w:cstheme="minorHAnsi"/>
        <w:color w:val="213430"/>
        <w:lang w:eastAsia="en-AU"/>
      </w:rPr>
      <w:t>31</w:t>
    </w:r>
    <w:r w:rsidR="00A87389" w:rsidRPr="00CB3956">
      <w:t xml:space="preserve"> </w:t>
    </w:r>
    <w:r w:rsidR="00393BC7">
      <w:t>Free</w:t>
    </w:r>
    <w:r w:rsidR="00393BC7" w:rsidRPr="00CB3956">
      <w:t xml:space="preserve"> </w:t>
    </w:r>
    <w:r w:rsidR="00CB3956" w:rsidRPr="00CB3956">
      <w:t>tongue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029F"/>
    <w:rsid w:val="00097368"/>
    <w:rsid w:val="000A3C05"/>
    <w:rsid w:val="000B5CCE"/>
    <w:rsid w:val="000C2D63"/>
    <w:rsid w:val="000C695D"/>
    <w:rsid w:val="000D04E7"/>
    <w:rsid w:val="000D2317"/>
    <w:rsid w:val="000D2541"/>
    <w:rsid w:val="000D29F4"/>
    <w:rsid w:val="000D7106"/>
    <w:rsid w:val="001041EC"/>
    <w:rsid w:val="00104E15"/>
    <w:rsid w:val="001229A8"/>
    <w:rsid w:val="00126186"/>
    <w:rsid w:val="00130380"/>
    <w:rsid w:val="00145CA6"/>
    <w:rsid w:val="00160514"/>
    <w:rsid w:val="00165A1B"/>
    <w:rsid w:val="00173C22"/>
    <w:rsid w:val="00181EB8"/>
    <w:rsid w:val="0018209D"/>
    <w:rsid w:val="0018245B"/>
    <w:rsid w:val="00191B2B"/>
    <w:rsid w:val="00195BB1"/>
    <w:rsid w:val="001B320C"/>
    <w:rsid w:val="001C1701"/>
    <w:rsid w:val="001C42D3"/>
    <w:rsid w:val="001D04FC"/>
    <w:rsid w:val="001D546B"/>
    <w:rsid w:val="001F012D"/>
    <w:rsid w:val="001F15A4"/>
    <w:rsid w:val="002036DD"/>
    <w:rsid w:val="002269B6"/>
    <w:rsid w:val="00241F8D"/>
    <w:rsid w:val="00243D66"/>
    <w:rsid w:val="00245AF9"/>
    <w:rsid w:val="002465A6"/>
    <w:rsid w:val="00246DAF"/>
    <w:rsid w:val="00252B64"/>
    <w:rsid w:val="002536CE"/>
    <w:rsid w:val="00260B97"/>
    <w:rsid w:val="00275B06"/>
    <w:rsid w:val="0028695B"/>
    <w:rsid w:val="002941AB"/>
    <w:rsid w:val="00294555"/>
    <w:rsid w:val="002A4AF9"/>
    <w:rsid w:val="002A5B8C"/>
    <w:rsid w:val="002B3F0D"/>
    <w:rsid w:val="002B5F29"/>
    <w:rsid w:val="002B6FFD"/>
    <w:rsid w:val="002B779C"/>
    <w:rsid w:val="002C51A2"/>
    <w:rsid w:val="002D45DD"/>
    <w:rsid w:val="002D785C"/>
    <w:rsid w:val="002E0DC2"/>
    <w:rsid w:val="00303F8C"/>
    <w:rsid w:val="00320141"/>
    <w:rsid w:val="00320155"/>
    <w:rsid w:val="003339C3"/>
    <w:rsid w:val="00334CD5"/>
    <w:rsid w:val="00354BED"/>
    <w:rsid w:val="003556ED"/>
    <w:rsid w:val="003562A3"/>
    <w:rsid w:val="00357C5E"/>
    <w:rsid w:val="00370A20"/>
    <w:rsid w:val="00377C0A"/>
    <w:rsid w:val="00393BC7"/>
    <w:rsid w:val="003A3607"/>
    <w:rsid w:val="003A50BF"/>
    <w:rsid w:val="003A599B"/>
    <w:rsid w:val="003C2946"/>
    <w:rsid w:val="003E5BE9"/>
    <w:rsid w:val="003E7009"/>
    <w:rsid w:val="003F426B"/>
    <w:rsid w:val="004011B0"/>
    <w:rsid w:val="00415FA8"/>
    <w:rsid w:val="00422906"/>
    <w:rsid w:val="00427903"/>
    <w:rsid w:val="00436CCB"/>
    <w:rsid w:val="00442C66"/>
    <w:rsid w:val="0044538D"/>
    <w:rsid w:val="004523C2"/>
    <w:rsid w:val="004539EF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1EB"/>
    <w:rsid w:val="004D7A23"/>
    <w:rsid w:val="004F1592"/>
    <w:rsid w:val="004F166C"/>
    <w:rsid w:val="00517713"/>
    <w:rsid w:val="00526D88"/>
    <w:rsid w:val="005311EA"/>
    <w:rsid w:val="0053164A"/>
    <w:rsid w:val="005366D2"/>
    <w:rsid w:val="00541992"/>
    <w:rsid w:val="00551887"/>
    <w:rsid w:val="00565971"/>
    <w:rsid w:val="00574B57"/>
    <w:rsid w:val="00584F93"/>
    <w:rsid w:val="00590A18"/>
    <w:rsid w:val="00597A8B"/>
    <w:rsid w:val="005E7C5F"/>
    <w:rsid w:val="005F2D4F"/>
    <w:rsid w:val="00600188"/>
    <w:rsid w:val="00610FB1"/>
    <w:rsid w:val="006163E3"/>
    <w:rsid w:val="00617041"/>
    <w:rsid w:val="00643F13"/>
    <w:rsid w:val="006474E2"/>
    <w:rsid w:val="00654022"/>
    <w:rsid w:val="00661634"/>
    <w:rsid w:val="00663B83"/>
    <w:rsid w:val="00674CF8"/>
    <w:rsid w:val="006A4CBD"/>
    <w:rsid w:val="006B7602"/>
    <w:rsid w:val="006D3808"/>
    <w:rsid w:val="006E1826"/>
    <w:rsid w:val="006F6C94"/>
    <w:rsid w:val="0070000C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5751F"/>
    <w:rsid w:val="00790F47"/>
    <w:rsid w:val="007976AE"/>
    <w:rsid w:val="007A1B22"/>
    <w:rsid w:val="007A5DD5"/>
    <w:rsid w:val="007B3414"/>
    <w:rsid w:val="007C1263"/>
    <w:rsid w:val="007C1C34"/>
    <w:rsid w:val="007C2D96"/>
    <w:rsid w:val="007C4C41"/>
    <w:rsid w:val="007E283E"/>
    <w:rsid w:val="007E2D79"/>
    <w:rsid w:val="007E475E"/>
    <w:rsid w:val="007E6453"/>
    <w:rsid w:val="007E76B5"/>
    <w:rsid w:val="007F64D4"/>
    <w:rsid w:val="00803BD5"/>
    <w:rsid w:val="00804C3A"/>
    <w:rsid w:val="00831440"/>
    <w:rsid w:val="00833178"/>
    <w:rsid w:val="00834C3B"/>
    <w:rsid w:val="00840070"/>
    <w:rsid w:val="00861368"/>
    <w:rsid w:val="00874912"/>
    <w:rsid w:val="00881257"/>
    <w:rsid w:val="0088683C"/>
    <w:rsid w:val="008A0DAE"/>
    <w:rsid w:val="008A681B"/>
    <w:rsid w:val="008E60BD"/>
    <w:rsid w:val="008F022F"/>
    <w:rsid w:val="009040DB"/>
    <w:rsid w:val="009107E6"/>
    <w:rsid w:val="00910C5A"/>
    <w:rsid w:val="00914B8F"/>
    <w:rsid w:val="0091674B"/>
    <w:rsid w:val="00936924"/>
    <w:rsid w:val="0094240E"/>
    <w:rsid w:val="009448E2"/>
    <w:rsid w:val="00951B10"/>
    <w:rsid w:val="00952004"/>
    <w:rsid w:val="0096322E"/>
    <w:rsid w:val="00980521"/>
    <w:rsid w:val="009864A8"/>
    <w:rsid w:val="0099618A"/>
    <w:rsid w:val="009A7037"/>
    <w:rsid w:val="009B0AC9"/>
    <w:rsid w:val="009B2D0A"/>
    <w:rsid w:val="009B3F2C"/>
    <w:rsid w:val="009C0027"/>
    <w:rsid w:val="009C527F"/>
    <w:rsid w:val="00A173C7"/>
    <w:rsid w:val="00A2515C"/>
    <w:rsid w:val="00A31F58"/>
    <w:rsid w:val="00A36F70"/>
    <w:rsid w:val="00A46F16"/>
    <w:rsid w:val="00A50097"/>
    <w:rsid w:val="00A52CFE"/>
    <w:rsid w:val="00A57128"/>
    <w:rsid w:val="00A6352D"/>
    <w:rsid w:val="00A711F2"/>
    <w:rsid w:val="00A74884"/>
    <w:rsid w:val="00A8014A"/>
    <w:rsid w:val="00A84830"/>
    <w:rsid w:val="00A87389"/>
    <w:rsid w:val="00A92253"/>
    <w:rsid w:val="00A94F85"/>
    <w:rsid w:val="00A965FD"/>
    <w:rsid w:val="00AA12A8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17A8"/>
    <w:rsid w:val="00B5565F"/>
    <w:rsid w:val="00B55FD2"/>
    <w:rsid w:val="00B6084E"/>
    <w:rsid w:val="00B654CA"/>
    <w:rsid w:val="00B6649F"/>
    <w:rsid w:val="00B76695"/>
    <w:rsid w:val="00B86061"/>
    <w:rsid w:val="00B93720"/>
    <w:rsid w:val="00B9729C"/>
    <w:rsid w:val="00BA7A86"/>
    <w:rsid w:val="00BB6E0C"/>
    <w:rsid w:val="00BC7294"/>
    <w:rsid w:val="00BD3A35"/>
    <w:rsid w:val="00BE46B2"/>
    <w:rsid w:val="00BE6877"/>
    <w:rsid w:val="00BF25E1"/>
    <w:rsid w:val="00C02655"/>
    <w:rsid w:val="00C07989"/>
    <w:rsid w:val="00C119D4"/>
    <w:rsid w:val="00C138CA"/>
    <w:rsid w:val="00C40E8E"/>
    <w:rsid w:val="00C43F3C"/>
    <w:rsid w:val="00C45948"/>
    <w:rsid w:val="00C465B3"/>
    <w:rsid w:val="00C53C85"/>
    <w:rsid w:val="00C63F4C"/>
    <w:rsid w:val="00C63F9B"/>
    <w:rsid w:val="00C65106"/>
    <w:rsid w:val="00C77AC3"/>
    <w:rsid w:val="00C82486"/>
    <w:rsid w:val="00C85C9F"/>
    <w:rsid w:val="00C960E6"/>
    <w:rsid w:val="00CB334A"/>
    <w:rsid w:val="00CB37E5"/>
    <w:rsid w:val="00CB3956"/>
    <w:rsid w:val="00CC037A"/>
    <w:rsid w:val="00CD2975"/>
    <w:rsid w:val="00CD3DE8"/>
    <w:rsid w:val="00CE6439"/>
    <w:rsid w:val="00CF01DB"/>
    <w:rsid w:val="00CF29BC"/>
    <w:rsid w:val="00D43A13"/>
    <w:rsid w:val="00D52181"/>
    <w:rsid w:val="00D65E4C"/>
    <w:rsid w:val="00D71C22"/>
    <w:rsid w:val="00D841E3"/>
    <w:rsid w:val="00D91902"/>
    <w:rsid w:val="00D9385D"/>
    <w:rsid w:val="00DA13E4"/>
    <w:rsid w:val="00DA35AA"/>
    <w:rsid w:val="00DA3EB5"/>
    <w:rsid w:val="00DB1384"/>
    <w:rsid w:val="00DC749B"/>
    <w:rsid w:val="00DD620C"/>
    <w:rsid w:val="00DE6C4A"/>
    <w:rsid w:val="00E02ED9"/>
    <w:rsid w:val="00E058CC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B429F"/>
    <w:rsid w:val="00EB7BD5"/>
    <w:rsid w:val="00EC3011"/>
    <w:rsid w:val="00ED1034"/>
    <w:rsid w:val="00EE2EF5"/>
    <w:rsid w:val="00EE539E"/>
    <w:rsid w:val="00EF38D5"/>
    <w:rsid w:val="00F1749F"/>
    <w:rsid w:val="00F20E7A"/>
    <w:rsid w:val="00F27858"/>
    <w:rsid w:val="00F35219"/>
    <w:rsid w:val="00F3546E"/>
    <w:rsid w:val="00F4120A"/>
    <w:rsid w:val="00F44584"/>
    <w:rsid w:val="00F4670D"/>
    <w:rsid w:val="00F647A0"/>
    <w:rsid w:val="00F7047F"/>
    <w:rsid w:val="00F71ABC"/>
    <w:rsid w:val="00F900CF"/>
    <w:rsid w:val="00FB42CD"/>
    <w:rsid w:val="00FC350D"/>
    <w:rsid w:val="00FD4E84"/>
    <w:rsid w:val="00FE15D7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41E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36F7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36F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6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AF1E8-D50F-4E03-8B9A-1F3FDF5758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C304286-245A-424A-8E9B-17D2854667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64F233-6B46-4D01-B775-D96D78EBE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1006</Words>
  <Characters>6229</Characters>
  <Application>Microsoft Office Word</Application>
  <DocSecurity>0</DocSecurity>
  <Lines>230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46</cp:revision>
  <dcterms:created xsi:type="dcterms:W3CDTF">2023-11-14T23:54:00Z</dcterms:created>
  <dcterms:modified xsi:type="dcterms:W3CDTF">2025-11-12T23:02:00Z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